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F5B" w:rsidRPr="00F64937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F64937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Приложение </w:t>
      </w:r>
      <w:bookmarkEnd w:id="0"/>
      <w:bookmarkEnd w:id="1"/>
      <w:r w:rsidR="00A63FFF" w:rsidRPr="00F64937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22326A" w:rsidRPr="00F64937" w:rsidDel="00B34E68" w:rsidRDefault="009D1D9F" w:rsidP="009D1D9F">
      <w:pPr>
        <w:suppressAutoHyphens/>
        <w:spacing w:after="0" w:line="240" w:lineRule="auto"/>
        <w:ind w:left="5103"/>
        <w:rPr>
          <w:del w:id="4" w:author="Скобелева Карина Олеговна" w:date="2025-10-21T16:23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5" w:author="Скобелева Карина Олеговна" w:date="2025-10-21T16:23:00Z">
        <w:r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к т</w:delText>
        </w:r>
        <w:r w:rsidR="002A3676"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ипов</w:delText>
        </w:r>
        <w:r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ой</w:delText>
        </w:r>
        <w:r w:rsidR="002A3676"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 xml:space="preserve"> форм</w:delText>
        </w:r>
        <w:r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е</w:delText>
        </w:r>
      </w:del>
    </w:p>
    <w:p w:rsidR="00842F5B" w:rsidRPr="00F64937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6" w:author="Скобелева Карина Олеговна" w:date="2025-10-21T16:23:00Z">
        <w:r w:rsidRPr="00F64937" w:rsidDel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а</w:delText>
        </w:r>
      </w:del>
      <w:ins w:id="7" w:author="Скобелева Карина Олеговна" w:date="2025-10-21T16:23:00Z">
        <w:r w:rsidR="00B34E68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8" w:name="_GoBack"/>
      <w:bookmarkEnd w:id="8"/>
      <w:r w:rsidR="002A3676" w:rsidRPr="00F64937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дминистративного регламента предоставления</w:t>
      </w:r>
      <w:r w:rsidRPr="00F64937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 w:rsidR="002A3676" w:rsidRPr="00F64937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муниципальной услуги «Внесение (изменение, исключение) сведений в  реестр транспортных средств, принадлежащих пользователям</w:t>
      </w:r>
      <w:r w:rsidR="008F5049" w:rsidRPr="00F64937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, которые оформили резидентские парковочные разрешения </w:t>
      </w:r>
      <w:r w:rsidR="002A3676" w:rsidRPr="00F64937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F64937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«В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несении</w:t>
      </w:r>
      <w:r w:rsidR="008F50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8F5049">
        <w:rPr>
          <w:rFonts w:ascii="Times New Roman" w:eastAsia="Calibri" w:hAnsi="Times New Roman" w:cs="Times New Roman"/>
          <w:sz w:val="28"/>
          <w:szCs w:val="28"/>
        </w:rPr>
        <w:t>, которые оформили резидентские парковочные разрешения или абонементы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F64937" w:rsidRPr="00E86AEB" w:rsidRDefault="00F64937" w:rsidP="00F6493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2568998" r:id="rId5"/>
        </w:object>
      </w:r>
    </w:p>
    <w:p w:rsidR="00F64937" w:rsidRPr="00E86AEB" w:rsidRDefault="00F64937" w:rsidP="00F6493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F64937" w:rsidRPr="00E86AEB" w:rsidRDefault="00F64937" w:rsidP="00F6493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F64937" w:rsidRPr="00E86AEB" w:rsidRDefault="00F64937" w:rsidP="00F6493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F64937" w:rsidRPr="00E86AEB" w:rsidRDefault="00F64937" w:rsidP="00F6493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E86AEB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:rsidR="00F64937" w:rsidRPr="00E86AEB" w:rsidRDefault="00F64937" w:rsidP="00F6493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F64937" w:rsidRPr="00E86AEB" w:rsidRDefault="00F64937" w:rsidP="00F64937">
      <w:pPr>
        <w:widowControl w:val="0"/>
        <w:spacing w:after="0" w:line="240" w:lineRule="auto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__________</w:t>
      </w:r>
      <w:ins w:id="9" w:author="Скобелева Карина Олеговна" w:date="2025-10-21T14:14:00Z">
        <w:r w:rsidR="007903D7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__</w:t>
        </w:r>
      </w:ins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F64937" w:rsidRPr="00E86AEB" w:rsidRDefault="00F64937" w:rsidP="00F649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F64937" w:rsidRPr="00E86AEB" w:rsidRDefault="00F64937" w:rsidP="00F649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64937" w:rsidRPr="00E86AEB" w:rsidRDefault="00F64937" w:rsidP="00F6493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F64937" w:rsidRPr="00E86AEB" w:rsidRDefault="00F64937" w:rsidP="00F6493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26E0A" w:rsidRPr="00A26E0A" w:rsidRDefault="009D1D9F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9F">
        <w:rPr>
          <w:rFonts w:ascii="Times New Roman" w:eastAsia="Calibri" w:hAnsi="Times New Roman" w:cs="Times New Roman"/>
          <w:sz w:val="28"/>
          <w:szCs w:val="28"/>
        </w:rPr>
        <w:t>о</w:t>
      </w:r>
      <w:r w:rsidR="0044360C">
        <w:rPr>
          <w:rFonts w:ascii="Times New Roman" w:eastAsia="Calibri" w:hAnsi="Times New Roman" w:cs="Times New Roman"/>
          <w:sz w:val="28"/>
          <w:szCs w:val="28"/>
        </w:rPr>
        <w:t>б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исключени</w:t>
      </w:r>
      <w:r w:rsidR="0044360C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</w:t>
      </w:r>
      <w:r w:rsidR="0044360C">
        <w:rPr>
          <w:rFonts w:ascii="Times New Roman" w:eastAsia="Calibri" w:hAnsi="Times New Roman" w:cs="Times New Roman"/>
          <w:sz w:val="28"/>
          <w:szCs w:val="28"/>
        </w:rPr>
        <w:t>из</w:t>
      </w:r>
      <w:r w:rsidR="0044360C" w:rsidRPr="009D1D9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D1D9F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44360C">
        <w:rPr>
          <w:rFonts w:ascii="Times New Roman" w:eastAsia="Calibri" w:hAnsi="Times New Roman" w:cs="Times New Roman"/>
          <w:sz w:val="28"/>
          <w:szCs w:val="28"/>
        </w:rPr>
        <w:t>а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транспортных средств, принадлежащих пользователям</w:t>
      </w:r>
      <w:r w:rsidR="008F5049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«Внесении </w:t>
      </w:r>
      <w:r w:rsidR="008F5049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(изменение, исключение)</w:t>
      </w:r>
      <w:r w:rsidR="008F5049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</w:t>
      </w:r>
      <w:r w:rsidR="008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A5652D">
        <w:rPr>
          <w:rFonts w:ascii="Times New Roman" w:eastAsia="Calibri" w:hAnsi="Times New Roman" w:cs="Times New Roman"/>
          <w:sz w:val="28"/>
          <w:szCs w:val="28"/>
        </w:rPr>
        <w:t>исключения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5652D">
        <w:rPr>
          <w:rFonts w:ascii="Times New Roman" w:eastAsia="Calibri" w:hAnsi="Times New Roman" w:cs="Times New Roman"/>
          <w:sz w:val="28"/>
          <w:szCs w:val="28"/>
        </w:rPr>
        <w:t>из</w:t>
      </w:r>
      <w:r w:rsidR="00D17642">
        <w:rPr>
          <w:rFonts w:ascii="Times New Roman" w:eastAsia="Calibri" w:hAnsi="Times New Roman" w:cs="Times New Roman"/>
          <w:sz w:val="28"/>
          <w:szCs w:val="28"/>
        </w:rPr>
        <w:t>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A5652D">
        <w:rPr>
          <w:rFonts w:ascii="Times New Roman" w:eastAsia="Calibri" w:hAnsi="Times New Roman" w:cs="Times New Roman"/>
          <w:sz w:val="28"/>
          <w:szCs w:val="28"/>
        </w:rPr>
        <w:t>а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</w:t>
      </w:r>
      <w:r w:rsidR="008F50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4436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Реестр),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F6493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  <w:r w:rsidR="00F649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исключении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52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из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4360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4436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4360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92"/>
    <w:rsid w:val="00064485"/>
    <w:rsid w:val="000A6EF9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4360C"/>
    <w:rsid w:val="004C1479"/>
    <w:rsid w:val="004F77DC"/>
    <w:rsid w:val="005309C7"/>
    <w:rsid w:val="00561DA2"/>
    <w:rsid w:val="00587C95"/>
    <w:rsid w:val="00621692"/>
    <w:rsid w:val="006B48DA"/>
    <w:rsid w:val="00761EF5"/>
    <w:rsid w:val="007903D7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8F5049"/>
    <w:rsid w:val="00907EEB"/>
    <w:rsid w:val="009B762A"/>
    <w:rsid w:val="009D1D9F"/>
    <w:rsid w:val="00A15790"/>
    <w:rsid w:val="00A26E0A"/>
    <w:rsid w:val="00A5652D"/>
    <w:rsid w:val="00A63FFF"/>
    <w:rsid w:val="00A919B0"/>
    <w:rsid w:val="00A94977"/>
    <w:rsid w:val="00B34E68"/>
    <w:rsid w:val="00B756BA"/>
    <w:rsid w:val="00C51FDD"/>
    <w:rsid w:val="00D17642"/>
    <w:rsid w:val="00E94034"/>
    <w:rsid w:val="00EB462B"/>
    <w:rsid w:val="00F3724F"/>
    <w:rsid w:val="00F4514D"/>
    <w:rsid w:val="00F64937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5DB888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649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49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Скобелева Карина Олеговна</cp:lastModifiedBy>
  <cp:revision>5</cp:revision>
  <dcterms:created xsi:type="dcterms:W3CDTF">2025-08-06T16:10:00Z</dcterms:created>
  <dcterms:modified xsi:type="dcterms:W3CDTF">2025-10-21T13:23:00Z</dcterms:modified>
</cp:coreProperties>
</file>